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4CD" w:rsidRPr="00A71761" w:rsidRDefault="003224CD" w:rsidP="00E3596E">
      <w:pPr>
        <w:spacing w:after="0" w:line="36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 xml:space="preserve">Gefüllte </w:t>
      </w:r>
      <w:r w:rsidRPr="00A71761">
        <w:rPr>
          <w:rFonts w:ascii="Calibri" w:eastAsia="Times New Roman" w:hAnsi="Calibri" w:cs="Calibri"/>
          <w:lang w:eastAsia="de-DE"/>
        </w:rPr>
        <w:t xml:space="preserve">Paprikaschoten </w:t>
      </w:r>
    </w:p>
    <w:p w:rsidR="00DA2DBE" w:rsidRDefault="003224CD" w:rsidP="00E3596E">
      <w:pPr>
        <w:spacing w:after="0" w:line="36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Zutaten: </w:t>
      </w:r>
    </w:p>
    <w:p w:rsidR="003224CD" w:rsidRPr="00A71761" w:rsidRDefault="003224CD" w:rsidP="00E3596E">
      <w:pPr>
        <w:spacing w:after="0" w:line="36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4 große rote Paprik</w:t>
      </w:r>
      <w:r w:rsidRPr="00A71761">
        <w:rPr>
          <w:rFonts w:ascii="Calibri" w:eastAsia="Times New Roman" w:hAnsi="Calibri" w:cs="Calibri"/>
          <w:lang w:eastAsia="de-DE"/>
        </w:rPr>
        <w:t xml:space="preserve">a (ca. </w:t>
      </w:r>
      <w:del w:id="0" w:author="Rene Martin" w:date="2018-08-28T22:17:00Z">
        <w:r w:rsidRPr="00A71761" w:rsidDel="00AB01C3">
          <w:rPr>
            <w:rFonts w:ascii="Calibri" w:eastAsia="Times New Roman" w:hAnsi="Calibri" w:cs="Calibri"/>
            <w:lang w:eastAsia="de-DE"/>
          </w:rPr>
          <w:delText xml:space="preserve">400 </w:delText>
        </w:r>
      </w:del>
      <w:ins w:id="1" w:author="Rene Martin" w:date="2018-08-28T22:17:00Z">
        <w:r w:rsidR="00AB01C3">
          <w:rPr>
            <w:rFonts w:ascii="Calibri" w:eastAsia="Times New Roman" w:hAnsi="Calibri" w:cs="Calibri"/>
            <w:lang w:eastAsia="de-DE"/>
          </w:rPr>
          <w:t>500</w:t>
        </w:r>
        <w:r w:rsidR="00AB01C3" w:rsidRPr="00A71761">
          <w:rPr>
            <w:rFonts w:ascii="Calibri" w:eastAsia="Times New Roman" w:hAnsi="Calibri" w:cs="Calibri"/>
            <w:lang w:eastAsia="de-DE"/>
          </w:rPr>
          <w:t xml:space="preserve"> </w:t>
        </w:r>
      </w:ins>
      <w:r w:rsidRPr="00A71761">
        <w:rPr>
          <w:rFonts w:ascii="Calibri" w:eastAsia="Times New Roman" w:hAnsi="Calibri" w:cs="Calibri"/>
          <w:lang w:eastAsia="de-DE"/>
        </w:rPr>
        <w:t xml:space="preserve">g) </w:t>
      </w:r>
    </w:p>
    <w:p w:rsidR="003224CD" w:rsidRPr="00A71761" w:rsidRDefault="003224CD" w:rsidP="00E3596E">
      <w:pPr>
        <w:spacing w:after="0" w:line="36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400 g Schafskäse </w:t>
      </w:r>
    </w:p>
    <w:p w:rsidR="003224CD" w:rsidRPr="00A71761" w:rsidRDefault="00DA2DBE" w:rsidP="00E3596E">
      <w:pPr>
        <w:spacing w:after="0" w:line="36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 xml:space="preserve">Einige </w:t>
      </w:r>
      <w:r w:rsidR="003224CD">
        <w:rPr>
          <w:rFonts w:ascii="Calibri" w:eastAsia="Times New Roman" w:hAnsi="Calibri" w:cs="Calibri"/>
          <w:lang w:eastAsia="de-DE"/>
        </w:rPr>
        <w:t>Zehen K</w:t>
      </w:r>
      <w:r w:rsidR="003224CD" w:rsidRPr="00A71761">
        <w:rPr>
          <w:rFonts w:ascii="Calibri" w:eastAsia="Times New Roman" w:hAnsi="Calibri" w:cs="Calibri"/>
          <w:lang w:eastAsia="de-DE"/>
        </w:rPr>
        <w:t xml:space="preserve">noblauch </w:t>
      </w:r>
    </w:p>
    <w:p w:rsidR="003224CD" w:rsidRPr="00A71761" w:rsidRDefault="003224CD" w:rsidP="00E3596E">
      <w:pPr>
        <w:spacing w:after="0" w:line="36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1 EL getrock</w:t>
      </w:r>
      <w:r w:rsidRPr="00A71761">
        <w:rPr>
          <w:rFonts w:ascii="Calibri" w:eastAsia="Times New Roman" w:hAnsi="Calibri" w:cs="Calibri"/>
          <w:lang w:eastAsia="de-DE"/>
        </w:rPr>
        <w:t xml:space="preserve">neter Oregano </w:t>
      </w:r>
    </w:p>
    <w:p w:rsidR="003224CD" w:rsidRPr="00E3596E" w:rsidRDefault="003224CD" w:rsidP="00E3596E">
      <w:pPr>
        <w:spacing w:after="0" w:line="360" w:lineRule="auto"/>
        <w:rPr>
          <w:rFonts w:ascii="Calibri" w:eastAsia="Times New Roman" w:hAnsi="Calibri" w:cs="Calibri"/>
          <w:lang w:val="es-ES" w:eastAsia="de-DE"/>
        </w:rPr>
      </w:pPr>
      <w:r w:rsidRPr="00E3596E">
        <w:rPr>
          <w:rFonts w:ascii="Calibri" w:eastAsia="Times New Roman" w:hAnsi="Calibri" w:cs="Calibri"/>
          <w:lang w:val="es-ES" w:eastAsia="de-DE"/>
        </w:rPr>
        <w:t xml:space="preserve">1 EL </w:t>
      </w:r>
      <w:proofErr w:type="spellStart"/>
      <w:r w:rsidRPr="00E3596E">
        <w:rPr>
          <w:rFonts w:ascii="Calibri" w:eastAsia="Times New Roman" w:hAnsi="Calibri" w:cs="Calibri"/>
          <w:lang w:val="es-ES" w:eastAsia="de-DE"/>
        </w:rPr>
        <w:t>getrockneter</w:t>
      </w:r>
      <w:proofErr w:type="spellEnd"/>
      <w:r w:rsidRPr="00E3596E">
        <w:rPr>
          <w:rFonts w:ascii="Calibri" w:eastAsia="Times New Roman" w:hAnsi="Calibri" w:cs="Calibri"/>
          <w:lang w:val="es-ES" w:eastAsia="de-DE"/>
        </w:rPr>
        <w:t xml:space="preserve"> </w:t>
      </w:r>
      <w:proofErr w:type="spellStart"/>
      <w:r w:rsidRPr="00E3596E">
        <w:rPr>
          <w:rFonts w:ascii="Calibri" w:eastAsia="Times New Roman" w:hAnsi="Calibri" w:cs="Calibri"/>
          <w:lang w:val="es-ES" w:eastAsia="de-DE"/>
        </w:rPr>
        <w:t>Rosmarin</w:t>
      </w:r>
      <w:proofErr w:type="spellEnd"/>
      <w:r w:rsidRPr="00E3596E">
        <w:rPr>
          <w:rFonts w:ascii="Calibri" w:eastAsia="Times New Roman" w:hAnsi="Calibri" w:cs="Calibri"/>
          <w:lang w:val="es-ES" w:eastAsia="de-DE"/>
        </w:rPr>
        <w:t xml:space="preserve"> </w:t>
      </w:r>
    </w:p>
    <w:p w:rsidR="003224CD" w:rsidRPr="00E3596E" w:rsidRDefault="003224CD" w:rsidP="00E3596E">
      <w:pPr>
        <w:spacing w:after="0" w:line="360" w:lineRule="auto"/>
        <w:rPr>
          <w:rFonts w:ascii="Calibri" w:eastAsia="Times New Roman" w:hAnsi="Calibri" w:cs="Calibri"/>
          <w:lang w:val="es-ES" w:eastAsia="de-DE"/>
        </w:rPr>
      </w:pPr>
      <w:proofErr w:type="spellStart"/>
      <w:r w:rsidRPr="00E3596E">
        <w:rPr>
          <w:rFonts w:ascii="Calibri" w:eastAsia="Times New Roman" w:hAnsi="Calibri" w:cs="Calibri"/>
          <w:lang w:val="es-ES" w:eastAsia="de-DE"/>
        </w:rPr>
        <w:t>Salz</w:t>
      </w:r>
      <w:proofErr w:type="spellEnd"/>
      <w:del w:id="2" w:author="Ryan Gosling" w:date="2018-08-28T22:23:00Z">
        <w:r w:rsidRPr="00E3596E" w:rsidDel="00AB01C3">
          <w:rPr>
            <w:rFonts w:ascii="Calibri" w:eastAsia="Times New Roman" w:hAnsi="Calibri" w:cs="Calibri"/>
            <w:lang w:val="es-ES" w:eastAsia="de-DE"/>
          </w:rPr>
          <w:delText xml:space="preserve"> </w:delText>
        </w:r>
      </w:del>
    </w:p>
    <w:p w:rsidR="003224CD" w:rsidRPr="00E3596E" w:rsidRDefault="003224CD" w:rsidP="00E3596E">
      <w:pPr>
        <w:spacing w:after="0" w:line="360" w:lineRule="auto"/>
        <w:rPr>
          <w:rFonts w:ascii="Calibri" w:eastAsia="Times New Roman" w:hAnsi="Calibri" w:cs="Calibri"/>
          <w:lang w:val="es-ES" w:eastAsia="de-DE"/>
        </w:rPr>
      </w:pPr>
      <w:r w:rsidRPr="00E3596E">
        <w:rPr>
          <w:rFonts w:ascii="Calibri" w:eastAsia="Times New Roman" w:hAnsi="Calibri" w:cs="Calibri"/>
          <w:lang w:val="es-ES" w:eastAsia="de-DE"/>
        </w:rPr>
        <w:t xml:space="preserve">3 EL </w:t>
      </w:r>
      <w:proofErr w:type="spellStart"/>
      <w:r w:rsidRPr="00E3596E">
        <w:rPr>
          <w:rFonts w:ascii="Calibri" w:eastAsia="Times New Roman" w:hAnsi="Calibri" w:cs="Calibri"/>
          <w:lang w:val="es-ES" w:eastAsia="de-DE"/>
        </w:rPr>
        <w:t>Olivenöl</w:t>
      </w:r>
      <w:proofErr w:type="spellEnd"/>
      <w:r w:rsidRPr="00E3596E">
        <w:rPr>
          <w:rFonts w:ascii="Calibri" w:eastAsia="Times New Roman" w:hAnsi="Calibri" w:cs="Calibri"/>
          <w:lang w:val="es-ES" w:eastAsia="de-DE"/>
        </w:rPr>
        <w:t xml:space="preserve"> </w:t>
      </w:r>
    </w:p>
    <w:p w:rsidR="003224CD" w:rsidRDefault="003224CD" w:rsidP="00E3596E">
      <w:pPr>
        <w:spacing w:after="0" w:line="360" w:lineRule="auto"/>
        <w:rPr>
          <w:ins w:id="3" w:author="Rene Martin" w:date="2018-08-28T22:18:00Z"/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2 EL Zitronensaft </w:t>
      </w:r>
    </w:p>
    <w:p w:rsidR="00AB01C3" w:rsidRPr="00A71761" w:rsidRDefault="00AB01C3" w:rsidP="00E3596E">
      <w:pPr>
        <w:spacing w:after="0" w:line="360" w:lineRule="auto"/>
        <w:rPr>
          <w:rFonts w:ascii="Calibri" w:eastAsia="Times New Roman" w:hAnsi="Calibri" w:cs="Calibri"/>
          <w:lang w:eastAsia="de-DE"/>
        </w:rPr>
      </w:pPr>
    </w:p>
    <w:p w:rsidR="00DA2DBE" w:rsidRDefault="003224CD" w:rsidP="00E3596E">
      <w:pPr>
        <w:spacing w:after="0" w:line="36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>Zubereitung</w:t>
      </w:r>
      <w:del w:id="4" w:author="Rene Martin" w:date="2018-08-28T22:18:00Z">
        <w:r w:rsidRPr="00A71761" w:rsidDel="00AB01C3">
          <w:rPr>
            <w:rFonts w:ascii="Calibri" w:eastAsia="Times New Roman" w:hAnsi="Calibri" w:cs="Calibri"/>
            <w:lang w:eastAsia="de-DE"/>
          </w:rPr>
          <w:delText xml:space="preserve">: </w:delText>
        </w:r>
      </w:del>
    </w:p>
    <w:p w:rsidR="003224CD" w:rsidRPr="00A71761" w:rsidRDefault="003224CD" w:rsidP="00E3596E">
      <w:pPr>
        <w:spacing w:after="0" w:line="360" w:lineRule="auto"/>
        <w:rPr>
          <w:rFonts w:ascii="Calibri" w:eastAsia="Times New Roman" w:hAnsi="Calibri" w:cs="Calibri"/>
          <w:lang w:eastAsia="de-DE"/>
        </w:rPr>
      </w:pPr>
      <w:del w:id="5" w:author="Ryan Gosling" w:date="2018-08-28T22:24:00Z">
        <w:r w:rsidDel="00AB01C3">
          <w:rPr>
            <w:rFonts w:ascii="Calibri" w:eastAsia="Times New Roman" w:hAnsi="Calibri" w:cs="Calibri"/>
            <w:lang w:eastAsia="de-DE"/>
          </w:rPr>
          <w:delText xml:space="preserve">Die </w:delText>
        </w:r>
      </w:del>
      <w:ins w:id="6" w:author="Ryan Gosling" w:date="2018-08-28T22:24:00Z">
        <w:r w:rsidR="00AB01C3">
          <w:rPr>
            <w:rFonts w:ascii="Calibri" w:eastAsia="Times New Roman" w:hAnsi="Calibri" w:cs="Calibri"/>
            <w:lang w:eastAsia="de-DE"/>
          </w:rPr>
          <w:t xml:space="preserve">Alle </w:t>
        </w:r>
      </w:ins>
      <w:r>
        <w:rPr>
          <w:rFonts w:ascii="Calibri" w:eastAsia="Times New Roman" w:hAnsi="Calibri" w:cs="Calibri"/>
          <w:lang w:eastAsia="de-DE"/>
        </w:rPr>
        <w:t>Paprika</w:t>
      </w:r>
      <w:ins w:id="7" w:author="Ryan Gosling" w:date="2018-08-28T22:24:00Z">
        <w:r w:rsidR="00AB01C3">
          <w:rPr>
            <w:rFonts w:ascii="Calibri" w:eastAsia="Times New Roman" w:hAnsi="Calibri" w:cs="Calibri"/>
            <w:lang w:eastAsia="de-DE"/>
          </w:rPr>
          <w:t>s</w:t>
        </w:r>
      </w:ins>
      <w:r>
        <w:rPr>
          <w:rFonts w:ascii="Calibri" w:eastAsia="Times New Roman" w:hAnsi="Calibri" w:cs="Calibri"/>
          <w:lang w:eastAsia="de-DE"/>
        </w:rPr>
        <w:t xml:space="preserve"> waschen, trock</w:t>
      </w:r>
      <w:r w:rsidRPr="00A71761">
        <w:rPr>
          <w:rFonts w:ascii="Calibri" w:eastAsia="Times New Roman" w:hAnsi="Calibri" w:cs="Calibri"/>
          <w:lang w:eastAsia="de-DE"/>
        </w:rPr>
        <w:t xml:space="preserve">nen und aus der ganzen </w:t>
      </w:r>
      <w:r>
        <w:rPr>
          <w:rFonts w:ascii="Calibri" w:eastAsia="Times New Roman" w:hAnsi="Calibri" w:cs="Calibri"/>
          <w:lang w:eastAsia="de-DE"/>
        </w:rPr>
        <w:t>Paprik</w:t>
      </w:r>
      <w:r w:rsidRPr="00A71761">
        <w:rPr>
          <w:rFonts w:ascii="Calibri" w:eastAsia="Times New Roman" w:hAnsi="Calibri" w:cs="Calibri"/>
          <w:lang w:eastAsia="de-DE"/>
        </w:rPr>
        <w:t xml:space="preserve">a mit einem Messer den Strunk kreisförmig </w:t>
      </w:r>
      <w:r>
        <w:rPr>
          <w:rFonts w:ascii="Calibri" w:eastAsia="Times New Roman" w:hAnsi="Calibri" w:cs="Calibri"/>
          <w:lang w:eastAsia="de-DE"/>
        </w:rPr>
        <w:t>herausschneiden. Die K</w:t>
      </w:r>
      <w:r w:rsidRPr="00A71761">
        <w:rPr>
          <w:rFonts w:ascii="Calibri" w:eastAsia="Times New Roman" w:hAnsi="Calibri" w:cs="Calibri"/>
          <w:lang w:eastAsia="de-DE"/>
        </w:rPr>
        <w:t>erne vorsichtig lösen und herausklopfen. Die Sc</w:t>
      </w:r>
      <w:r>
        <w:rPr>
          <w:rFonts w:ascii="Calibri" w:eastAsia="Times New Roman" w:hAnsi="Calibri" w:cs="Calibri"/>
          <w:lang w:eastAsia="de-DE"/>
        </w:rPr>
        <w:t>hoten auf ein mit Backpapier aus</w:t>
      </w:r>
      <w:r w:rsidRPr="00A71761">
        <w:rPr>
          <w:rFonts w:ascii="Calibri" w:eastAsia="Times New Roman" w:hAnsi="Calibri" w:cs="Calibri"/>
          <w:lang w:eastAsia="de-DE"/>
        </w:rPr>
        <w:t xml:space="preserve">gelegtes Blech </w:t>
      </w:r>
      <w:r>
        <w:rPr>
          <w:rFonts w:ascii="Calibri" w:eastAsia="Times New Roman" w:hAnsi="Calibri" w:cs="Calibri"/>
          <w:lang w:eastAsia="de-DE"/>
        </w:rPr>
        <w:t>geben und im vorgeheizten Backo</w:t>
      </w:r>
      <w:r w:rsidRPr="00A71761">
        <w:rPr>
          <w:rFonts w:ascii="Calibri" w:eastAsia="Times New Roman" w:hAnsi="Calibri" w:cs="Calibri"/>
          <w:lang w:eastAsia="de-DE"/>
        </w:rPr>
        <w:t xml:space="preserve">fen unter dem Grill auf höchster Stufe </w:t>
      </w:r>
      <w:del w:id="8" w:author="Rene Martin" w:date="2018-08-28T22:18:00Z">
        <w:r w:rsidRPr="00A71761" w:rsidDel="00AB01C3">
          <w:rPr>
            <w:rFonts w:ascii="Calibri" w:eastAsia="Times New Roman" w:hAnsi="Calibri" w:cs="Calibri"/>
            <w:lang w:eastAsia="de-DE"/>
          </w:rPr>
          <w:delText xml:space="preserve">7 </w:delText>
        </w:r>
      </w:del>
      <w:ins w:id="9" w:author="Rene Martin" w:date="2018-08-28T22:18:00Z">
        <w:r w:rsidR="00AB01C3">
          <w:rPr>
            <w:rFonts w:ascii="Calibri" w:eastAsia="Times New Roman" w:hAnsi="Calibri" w:cs="Calibri"/>
            <w:lang w:eastAsia="de-DE"/>
          </w:rPr>
          <w:t>sieben</w:t>
        </w:r>
        <w:r w:rsidR="00AB01C3" w:rsidRPr="00A71761">
          <w:rPr>
            <w:rFonts w:ascii="Calibri" w:eastAsia="Times New Roman" w:hAnsi="Calibri" w:cs="Calibri"/>
            <w:lang w:eastAsia="de-DE"/>
          </w:rPr>
          <w:t xml:space="preserve"> </w:t>
        </w:r>
      </w:ins>
      <w:r w:rsidRPr="00A71761">
        <w:rPr>
          <w:rFonts w:ascii="Calibri" w:eastAsia="Times New Roman" w:hAnsi="Calibri" w:cs="Calibri"/>
          <w:lang w:eastAsia="de-DE"/>
        </w:rPr>
        <w:t>Minuten</w:t>
      </w:r>
      <w:r>
        <w:rPr>
          <w:rFonts w:ascii="Calibri" w:eastAsia="Times New Roman" w:hAnsi="Calibri" w:cs="Calibri"/>
          <w:lang w:eastAsia="de-DE"/>
        </w:rPr>
        <w:t xml:space="preserve"> back</w:t>
      </w:r>
      <w:r w:rsidRPr="00A71761">
        <w:rPr>
          <w:rFonts w:ascii="Calibri" w:eastAsia="Times New Roman" w:hAnsi="Calibri" w:cs="Calibri"/>
          <w:lang w:eastAsia="de-DE"/>
        </w:rPr>
        <w:t>en dabei immer wieder wenden</w:t>
      </w:r>
      <w:ins w:id="10" w:author="Ryan Gosling" w:date="2018-08-28T22:24:00Z">
        <w:r w:rsidR="00AB01C3">
          <w:rPr>
            <w:rFonts w:ascii="Calibri" w:eastAsia="Times New Roman" w:hAnsi="Calibri" w:cs="Calibri"/>
            <w:lang w:eastAsia="de-DE"/>
          </w:rPr>
          <w:t xml:space="preserve"> (beide Seiten gleich gut backen)</w:t>
        </w:r>
      </w:ins>
      <w:r w:rsidRPr="00A71761">
        <w:rPr>
          <w:rFonts w:ascii="Calibri" w:eastAsia="Times New Roman" w:hAnsi="Calibri" w:cs="Calibri"/>
          <w:lang w:eastAsia="de-DE"/>
        </w:rPr>
        <w:t xml:space="preserve">, damit die Haut auf alle </w:t>
      </w:r>
      <w:r>
        <w:rPr>
          <w:rFonts w:ascii="Calibri" w:eastAsia="Times New Roman" w:hAnsi="Calibri" w:cs="Calibri"/>
          <w:lang w:eastAsia="de-DE"/>
        </w:rPr>
        <w:t>Seiten dunk</w:t>
      </w:r>
      <w:r w:rsidRPr="00A71761">
        <w:rPr>
          <w:rFonts w:ascii="Calibri" w:eastAsia="Times New Roman" w:hAnsi="Calibri" w:cs="Calibri"/>
          <w:lang w:eastAsia="de-DE"/>
        </w:rPr>
        <w:t>el wir</w:t>
      </w:r>
      <w:r>
        <w:rPr>
          <w:rFonts w:ascii="Calibri" w:eastAsia="Times New Roman" w:hAnsi="Calibri" w:cs="Calibri"/>
          <w:lang w:eastAsia="de-DE"/>
        </w:rPr>
        <w:t>d. Anschließend herausnehmen und</w:t>
      </w:r>
      <w:r w:rsidRPr="00A71761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>die Haut vorsichtig abziehen. Den Schafsk</w:t>
      </w:r>
      <w:r w:rsidRPr="00A71761">
        <w:rPr>
          <w:rFonts w:ascii="Calibri" w:eastAsia="Times New Roman" w:hAnsi="Calibri" w:cs="Calibri"/>
          <w:lang w:eastAsia="de-DE"/>
        </w:rPr>
        <w:t>äse in eine Schüssel geben un</w:t>
      </w:r>
      <w:r>
        <w:rPr>
          <w:rFonts w:ascii="Calibri" w:eastAsia="Times New Roman" w:hAnsi="Calibri" w:cs="Calibri"/>
          <w:lang w:eastAsia="de-DE"/>
        </w:rPr>
        <w:t>d mit einer Gabel grob zerdrück</w:t>
      </w:r>
      <w:r w:rsidRPr="00A71761">
        <w:rPr>
          <w:rFonts w:ascii="Calibri" w:eastAsia="Times New Roman" w:hAnsi="Calibri" w:cs="Calibri"/>
          <w:lang w:eastAsia="de-DE"/>
        </w:rPr>
        <w:t xml:space="preserve">en. </w:t>
      </w:r>
      <w:r>
        <w:rPr>
          <w:rFonts w:ascii="Calibri" w:eastAsia="Times New Roman" w:hAnsi="Calibri" w:cs="Calibri"/>
          <w:lang w:eastAsia="de-DE"/>
        </w:rPr>
        <w:t>Den K</w:t>
      </w:r>
      <w:r w:rsidRPr="00A71761">
        <w:rPr>
          <w:rFonts w:ascii="Calibri" w:eastAsia="Times New Roman" w:hAnsi="Calibri" w:cs="Calibri"/>
          <w:lang w:eastAsia="de-DE"/>
        </w:rPr>
        <w:t>noblauch schälen und dazu</w:t>
      </w:r>
      <w:r>
        <w:rPr>
          <w:rFonts w:ascii="Calibri" w:eastAsia="Times New Roman" w:hAnsi="Calibri" w:cs="Calibri"/>
          <w:lang w:eastAsia="de-DE"/>
        </w:rPr>
        <w:t xml:space="preserve"> </w:t>
      </w:r>
      <w:r w:rsidRPr="00A71761">
        <w:rPr>
          <w:rFonts w:ascii="Calibri" w:eastAsia="Times New Roman" w:hAnsi="Calibri" w:cs="Calibri"/>
          <w:lang w:eastAsia="de-DE"/>
        </w:rPr>
        <w:t>pr</w:t>
      </w:r>
      <w:r>
        <w:rPr>
          <w:rFonts w:ascii="Calibri" w:eastAsia="Times New Roman" w:hAnsi="Calibri" w:cs="Calibri"/>
          <w:lang w:eastAsia="de-DE"/>
        </w:rPr>
        <w:t xml:space="preserve">essen. Oregano und </w:t>
      </w:r>
      <w:r w:rsidRPr="00A71761">
        <w:rPr>
          <w:rFonts w:ascii="Calibri" w:eastAsia="Times New Roman" w:hAnsi="Calibri" w:cs="Calibri"/>
          <w:lang w:eastAsia="de-DE"/>
        </w:rPr>
        <w:t>Rosmarin hinzufügen und die Käsecreme mit Salz un</w:t>
      </w:r>
      <w:r>
        <w:rPr>
          <w:rFonts w:ascii="Calibri" w:eastAsia="Times New Roman" w:hAnsi="Calibri" w:cs="Calibri"/>
          <w:lang w:eastAsia="de-DE"/>
        </w:rPr>
        <w:t>d</w:t>
      </w:r>
      <w:r w:rsidRPr="00A71761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>Pfefferwürzen und kräftig abschmecken. Die Paprika</w:t>
      </w:r>
      <w:r w:rsidRPr="00A71761">
        <w:rPr>
          <w:rFonts w:ascii="Calibri" w:eastAsia="Times New Roman" w:hAnsi="Calibri" w:cs="Calibri"/>
          <w:lang w:eastAsia="de-DE"/>
        </w:rPr>
        <w:t xml:space="preserve"> mit der </w:t>
      </w:r>
      <w:r>
        <w:rPr>
          <w:rFonts w:ascii="Calibri" w:eastAsia="Times New Roman" w:hAnsi="Calibri" w:cs="Calibri"/>
          <w:lang w:eastAsia="de-DE"/>
        </w:rPr>
        <w:t>K</w:t>
      </w:r>
      <w:r w:rsidRPr="00A71761">
        <w:rPr>
          <w:rFonts w:ascii="Calibri" w:eastAsia="Times New Roman" w:hAnsi="Calibri" w:cs="Calibri"/>
          <w:lang w:eastAsia="de-DE"/>
        </w:rPr>
        <w:t>äse</w:t>
      </w:r>
      <w:r>
        <w:rPr>
          <w:rFonts w:ascii="Calibri" w:eastAsia="Times New Roman" w:hAnsi="Calibri" w:cs="Calibri"/>
          <w:lang w:eastAsia="de-DE"/>
        </w:rPr>
        <w:t>füllung und auf ein mit 1</w:t>
      </w:r>
      <w:r w:rsidRPr="00A71761">
        <w:rPr>
          <w:rFonts w:ascii="Calibri" w:eastAsia="Times New Roman" w:hAnsi="Calibri" w:cs="Calibri"/>
          <w:lang w:eastAsia="de-DE"/>
        </w:rPr>
        <w:t xml:space="preserve"> </w:t>
      </w:r>
      <w:del w:id="11" w:author="Rene Martin" w:date="2018-08-28T22:18:00Z">
        <w:r w:rsidRPr="00A71761" w:rsidDel="00AB01C3">
          <w:rPr>
            <w:rFonts w:ascii="Calibri" w:eastAsia="Times New Roman" w:hAnsi="Calibri" w:cs="Calibri"/>
            <w:lang w:eastAsia="de-DE"/>
          </w:rPr>
          <w:delText xml:space="preserve">EL </w:delText>
        </w:r>
      </w:del>
      <w:proofErr w:type="spellStart"/>
      <w:ins w:id="12" w:author="Rene Martin" w:date="2018-08-28T22:18:00Z">
        <w:r w:rsidR="00AB01C3">
          <w:rPr>
            <w:rFonts w:ascii="Calibri" w:eastAsia="Times New Roman" w:hAnsi="Calibri" w:cs="Calibri"/>
            <w:lang w:eastAsia="de-DE"/>
          </w:rPr>
          <w:t>Eßlöffel</w:t>
        </w:r>
        <w:proofErr w:type="spellEnd"/>
        <w:r w:rsidR="00AB01C3" w:rsidRPr="00A71761">
          <w:rPr>
            <w:rFonts w:ascii="Calibri" w:eastAsia="Times New Roman" w:hAnsi="Calibri" w:cs="Calibri"/>
            <w:lang w:eastAsia="de-DE"/>
          </w:rPr>
          <w:t xml:space="preserve"> </w:t>
        </w:r>
      </w:ins>
      <w:r w:rsidRPr="00A71761">
        <w:rPr>
          <w:rFonts w:ascii="Calibri" w:eastAsia="Times New Roman" w:hAnsi="Calibri" w:cs="Calibri"/>
          <w:lang w:eastAsia="de-DE"/>
        </w:rPr>
        <w:t>Oliven</w:t>
      </w:r>
      <w:r>
        <w:rPr>
          <w:rFonts w:ascii="Calibri" w:eastAsia="Times New Roman" w:hAnsi="Calibri" w:cs="Calibri"/>
          <w:lang w:eastAsia="de-DE"/>
        </w:rPr>
        <w:t>öl</w:t>
      </w:r>
      <w:r w:rsidRPr="00A71761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 xml:space="preserve">eingepinseltes Bachblech setzen. Jede </w:t>
      </w:r>
      <w:ins w:id="13" w:author="Rene Martin" w:date="2018-08-28T22:18:00Z">
        <w:r w:rsidR="00AB01C3">
          <w:rPr>
            <w:rFonts w:ascii="Calibri" w:eastAsia="Times New Roman" w:hAnsi="Calibri" w:cs="Calibri"/>
            <w:lang w:eastAsia="de-DE"/>
          </w:rPr>
          <w:t xml:space="preserve">der </w:t>
        </w:r>
      </w:ins>
      <w:r>
        <w:rPr>
          <w:rFonts w:ascii="Calibri" w:eastAsia="Times New Roman" w:hAnsi="Calibri" w:cs="Calibri"/>
          <w:lang w:eastAsia="de-DE"/>
        </w:rPr>
        <w:t>Schote</w:t>
      </w:r>
      <w:ins w:id="14" w:author="Rene Martin" w:date="2018-08-28T22:18:00Z">
        <w:r w:rsidR="00AB01C3">
          <w:rPr>
            <w:rFonts w:ascii="Calibri" w:eastAsia="Times New Roman" w:hAnsi="Calibri" w:cs="Calibri"/>
            <w:lang w:eastAsia="de-DE"/>
          </w:rPr>
          <w:t>n von</w:t>
        </w:r>
      </w:ins>
      <w:r>
        <w:rPr>
          <w:rFonts w:ascii="Calibri" w:eastAsia="Times New Roman" w:hAnsi="Calibri" w:cs="Calibri"/>
          <w:lang w:eastAsia="de-DE"/>
        </w:rPr>
        <w:t xml:space="preserve"> außen mit</w:t>
      </w:r>
      <w:r w:rsidRPr="00A71761">
        <w:rPr>
          <w:rFonts w:ascii="Calibri" w:eastAsia="Times New Roman" w:hAnsi="Calibri" w:cs="Calibri"/>
          <w:lang w:eastAsia="de-DE"/>
        </w:rPr>
        <w:t xml:space="preserve"> einer Prise Salz u</w:t>
      </w:r>
      <w:r>
        <w:rPr>
          <w:rFonts w:ascii="Calibri" w:eastAsia="Times New Roman" w:hAnsi="Calibri" w:cs="Calibri"/>
          <w:lang w:eastAsia="de-DE"/>
        </w:rPr>
        <w:t>nd</w:t>
      </w:r>
      <w:r w:rsidRPr="00A71761">
        <w:rPr>
          <w:rFonts w:ascii="Calibri" w:eastAsia="Times New Roman" w:hAnsi="Calibri" w:cs="Calibri"/>
          <w:lang w:eastAsia="de-DE"/>
        </w:rPr>
        <w:t xml:space="preserve"> P</w:t>
      </w:r>
      <w:r>
        <w:rPr>
          <w:rFonts w:ascii="Calibri" w:eastAsia="Times New Roman" w:hAnsi="Calibri" w:cs="Calibri"/>
          <w:lang w:eastAsia="de-DE"/>
        </w:rPr>
        <w:t>f</w:t>
      </w:r>
      <w:r w:rsidRPr="00A71761">
        <w:rPr>
          <w:rFonts w:ascii="Calibri" w:eastAsia="Times New Roman" w:hAnsi="Calibri" w:cs="Calibri"/>
          <w:lang w:eastAsia="de-DE"/>
        </w:rPr>
        <w:t>effer würzen. Mit je 1 TL Olive</w:t>
      </w:r>
      <w:r>
        <w:rPr>
          <w:rFonts w:ascii="Calibri" w:eastAsia="Times New Roman" w:hAnsi="Calibri" w:cs="Calibri"/>
          <w:lang w:eastAsia="de-DE"/>
        </w:rPr>
        <w:t>nöl</w:t>
      </w:r>
      <w:r w:rsidRPr="00A71761">
        <w:rPr>
          <w:rFonts w:ascii="Calibri" w:eastAsia="Times New Roman" w:hAnsi="Calibri" w:cs="Calibri"/>
          <w:lang w:eastAsia="de-DE"/>
        </w:rPr>
        <w:t xml:space="preserve"> bestreichen und</w:t>
      </w:r>
      <w:r>
        <w:rPr>
          <w:rFonts w:ascii="Calibri" w:eastAsia="Times New Roman" w:hAnsi="Calibri" w:cs="Calibri"/>
          <w:lang w:eastAsia="de-DE"/>
        </w:rPr>
        <w:t xml:space="preserve"> 5</w:t>
      </w:r>
      <w:r w:rsidRPr="00A71761">
        <w:rPr>
          <w:rFonts w:ascii="Calibri" w:eastAsia="Times New Roman" w:hAnsi="Calibri" w:cs="Calibri"/>
          <w:lang w:eastAsia="de-DE"/>
        </w:rPr>
        <w:t>—10 Minuten bei 200 Grad in den vorgeheizt</w:t>
      </w:r>
      <w:r>
        <w:rPr>
          <w:rFonts w:ascii="Calibri" w:eastAsia="Times New Roman" w:hAnsi="Calibri" w:cs="Calibri"/>
          <w:lang w:eastAsia="de-DE"/>
        </w:rPr>
        <w:t>en Backofen geben. Die Paprika sind fertig</w:t>
      </w:r>
      <w:r w:rsidRPr="00A71761">
        <w:rPr>
          <w:rFonts w:ascii="Calibri" w:eastAsia="Times New Roman" w:hAnsi="Calibri" w:cs="Calibri"/>
          <w:lang w:eastAsia="de-DE"/>
        </w:rPr>
        <w:t xml:space="preserve"> wenn das Fruchtfleis</w:t>
      </w:r>
      <w:bookmarkStart w:id="15" w:name="_GoBack"/>
      <w:bookmarkEnd w:id="15"/>
      <w:r w:rsidRPr="00A71761">
        <w:rPr>
          <w:rFonts w:ascii="Calibri" w:eastAsia="Times New Roman" w:hAnsi="Calibri" w:cs="Calibri"/>
          <w:lang w:eastAsia="de-DE"/>
        </w:rPr>
        <w:t xml:space="preserve">ch schön zart ist. Aus dem Ofen </w:t>
      </w:r>
      <w:r>
        <w:rPr>
          <w:rFonts w:ascii="Calibri" w:eastAsia="Times New Roman" w:hAnsi="Calibri" w:cs="Calibri"/>
          <w:lang w:eastAsia="de-DE"/>
        </w:rPr>
        <w:t>nehmen, auf einer Platte anrichten und mit Zitronen</w:t>
      </w:r>
      <w:r w:rsidRPr="00A71761">
        <w:rPr>
          <w:rFonts w:ascii="Calibri" w:eastAsia="Times New Roman" w:hAnsi="Calibri" w:cs="Calibri"/>
          <w:lang w:eastAsia="de-DE"/>
        </w:rPr>
        <w:t>saft beträ</w:t>
      </w:r>
      <w:r>
        <w:rPr>
          <w:rFonts w:ascii="Calibri" w:eastAsia="Times New Roman" w:hAnsi="Calibri" w:cs="Calibri"/>
          <w:lang w:eastAsia="de-DE"/>
        </w:rPr>
        <w:t>u</w:t>
      </w:r>
      <w:r w:rsidRPr="00A71761">
        <w:rPr>
          <w:rFonts w:ascii="Calibri" w:eastAsia="Times New Roman" w:hAnsi="Calibri" w:cs="Calibri"/>
          <w:lang w:eastAsia="de-DE"/>
        </w:rPr>
        <w:t xml:space="preserve">feln. </w:t>
      </w:r>
    </w:p>
    <w:p w:rsidR="003224CD" w:rsidRPr="00A71761" w:rsidRDefault="003224CD" w:rsidP="00E3596E">
      <w:pPr>
        <w:spacing w:line="360" w:lineRule="auto"/>
      </w:pPr>
      <w:r w:rsidRPr="00A71761">
        <w:rPr>
          <w:rFonts w:ascii="Calibri" w:eastAsia="Times New Roman" w:hAnsi="Calibri" w:cs="Calibri"/>
          <w:lang w:eastAsia="de-DE"/>
        </w:rPr>
        <w:t>Tipp: Je</w:t>
      </w:r>
      <w:r>
        <w:rPr>
          <w:rFonts w:ascii="Calibri" w:eastAsia="Times New Roman" w:hAnsi="Calibri" w:cs="Calibri"/>
          <w:lang w:eastAsia="de-DE"/>
        </w:rPr>
        <w:t xml:space="preserve"> länger man die Paprika</w:t>
      </w:r>
      <w:r w:rsidRPr="00A71761">
        <w:rPr>
          <w:rFonts w:ascii="Calibri" w:eastAsia="Times New Roman" w:hAnsi="Calibri" w:cs="Calibri"/>
          <w:lang w:eastAsia="de-DE"/>
        </w:rPr>
        <w:t>schoten</w:t>
      </w:r>
      <w:r>
        <w:rPr>
          <w:rFonts w:ascii="Calibri" w:eastAsia="Times New Roman" w:hAnsi="Calibri" w:cs="Calibri"/>
          <w:lang w:eastAsia="de-DE"/>
        </w:rPr>
        <w:t xml:space="preserve"> im Ofen lässt,</w:t>
      </w:r>
      <w:r w:rsidRPr="00A71761">
        <w:rPr>
          <w:rFonts w:ascii="Calibri" w:eastAsia="Times New Roman" w:hAnsi="Calibri" w:cs="Calibri"/>
          <w:lang w:eastAsia="de-DE"/>
        </w:rPr>
        <w:t xml:space="preserve"> desto leichter lassen sie </w:t>
      </w:r>
      <w:r>
        <w:rPr>
          <w:rFonts w:ascii="Calibri" w:eastAsia="Times New Roman" w:hAnsi="Calibri" w:cs="Calibri"/>
          <w:lang w:eastAsia="de-DE"/>
        </w:rPr>
        <w:t>sich schä</w:t>
      </w:r>
      <w:r w:rsidRPr="00A71761">
        <w:rPr>
          <w:rFonts w:ascii="Calibri" w:eastAsia="Times New Roman" w:hAnsi="Calibri" w:cs="Calibri"/>
          <w:lang w:eastAsia="de-DE"/>
        </w:rPr>
        <w:t xml:space="preserve">len. Allerdings werden sie </w:t>
      </w:r>
      <w:r>
        <w:rPr>
          <w:rFonts w:ascii="Calibri" w:eastAsia="Times New Roman" w:hAnsi="Calibri" w:cs="Calibri"/>
          <w:lang w:eastAsia="de-DE"/>
        </w:rPr>
        <w:t xml:space="preserve">dann auch </w:t>
      </w:r>
      <w:ins w:id="16" w:author="Rene Martin" w:date="2018-08-28T22:18:00Z">
        <w:r w:rsidR="00AB01C3">
          <w:rPr>
            <w:rFonts w:ascii="Calibri" w:eastAsia="Times New Roman" w:hAnsi="Calibri" w:cs="Calibri"/>
            <w:lang w:eastAsia="de-DE"/>
          </w:rPr>
          <w:t xml:space="preserve">besser </w:t>
        </w:r>
      </w:ins>
      <w:r>
        <w:rPr>
          <w:rFonts w:ascii="Calibri" w:eastAsia="Times New Roman" w:hAnsi="Calibri" w:cs="Calibri"/>
          <w:lang w:eastAsia="de-DE"/>
        </w:rPr>
        <w:t>weicher und las</w:t>
      </w:r>
      <w:r w:rsidRPr="00A71761">
        <w:rPr>
          <w:rFonts w:ascii="Calibri" w:eastAsia="Times New Roman" w:hAnsi="Calibri" w:cs="Calibri"/>
          <w:lang w:eastAsia="de-DE"/>
        </w:rPr>
        <w:t>sen sich schwieriger füllen.</w:t>
      </w:r>
    </w:p>
    <w:p w:rsidR="001A2AB6" w:rsidRDefault="001A2AB6" w:rsidP="00E3596E">
      <w:pPr>
        <w:spacing w:line="360" w:lineRule="auto"/>
      </w:pPr>
    </w:p>
    <w:sectPr w:rsidR="001A2A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1E4" w:rsidRDefault="00A031E4" w:rsidP="00B80883">
      <w:pPr>
        <w:spacing w:after="0" w:line="240" w:lineRule="auto"/>
      </w:pPr>
      <w:r>
        <w:separator/>
      </w:r>
    </w:p>
  </w:endnote>
  <w:endnote w:type="continuationSeparator" w:id="0">
    <w:p w:rsidR="00A031E4" w:rsidRDefault="00A031E4" w:rsidP="00B80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1E4" w:rsidRDefault="00A031E4" w:rsidP="00B80883">
      <w:pPr>
        <w:spacing w:after="0" w:line="240" w:lineRule="auto"/>
      </w:pPr>
      <w:r>
        <w:separator/>
      </w:r>
    </w:p>
  </w:footnote>
  <w:footnote w:type="continuationSeparator" w:id="0">
    <w:p w:rsidR="00A031E4" w:rsidRDefault="00A031E4" w:rsidP="00B80883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ne Martin">
    <w15:presenceInfo w15:providerId="None" w15:userId="Rene Martin"/>
  </w15:person>
  <w15:person w15:author="Ryan Gosling">
    <w15:presenceInfo w15:providerId="None" w15:userId="Ryan Gosli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4CD"/>
    <w:rsid w:val="001A2AB6"/>
    <w:rsid w:val="003224CD"/>
    <w:rsid w:val="00675DDC"/>
    <w:rsid w:val="00A031E4"/>
    <w:rsid w:val="00AB01C3"/>
    <w:rsid w:val="00B80883"/>
    <w:rsid w:val="00DA2DBE"/>
    <w:rsid w:val="00E3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3FE38"/>
  <w15:chartTrackingRefBased/>
  <w15:docId w15:val="{27537F07-BA85-4B6F-A043-1D57B35E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224CD"/>
    <w:rPr>
      <w:szCs w:val="22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AB01C3"/>
    <w:pPr>
      <w:spacing w:after="0" w:line="240" w:lineRule="auto"/>
    </w:pPr>
    <w:rPr>
      <w:szCs w:val="22"/>
      <w:lang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0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01C3"/>
    <w:rPr>
      <w:rFonts w:ascii="Segoe UI" w:hAnsi="Segoe UI" w:cs="Segoe UI"/>
      <w:sz w:val="18"/>
      <w:szCs w:val="18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B80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0883"/>
    <w:rPr>
      <w:szCs w:val="22"/>
      <w:lang w:bidi="ar-SA"/>
    </w:rPr>
  </w:style>
  <w:style w:type="paragraph" w:styleId="Fuzeile">
    <w:name w:val="footer"/>
    <w:basedOn w:val="Standard"/>
    <w:link w:val="FuzeileZchn"/>
    <w:uiPriority w:val="99"/>
    <w:unhideWhenUsed/>
    <w:rsid w:val="00B80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0883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Ryan Gosling</cp:lastModifiedBy>
  <cp:revision>5</cp:revision>
  <dcterms:created xsi:type="dcterms:W3CDTF">2018-08-28T20:16:00Z</dcterms:created>
  <dcterms:modified xsi:type="dcterms:W3CDTF">2018-08-28T20:28:00Z</dcterms:modified>
</cp:coreProperties>
</file>